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22B" w:rsidRDefault="00266E9A">
      <w:pPr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附件1：</w:t>
      </w:r>
      <w:bookmarkStart w:id="0" w:name="_GoBack"/>
      <w:bookmarkEnd w:id="0"/>
    </w:p>
    <w:p w:rsidR="00A5322B" w:rsidRDefault="00266E9A">
      <w:pPr>
        <w:spacing w:line="540" w:lineRule="exact"/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宋体" w:hAnsi="宋体" w:cs="宋体" w:hint="eastAsia"/>
          <w:b/>
          <w:bCs/>
          <w:sz w:val="36"/>
          <w:szCs w:val="36"/>
        </w:rPr>
        <w:t>线上考试监考教师操作指南</w:t>
      </w:r>
    </w:p>
    <w:p w:rsidR="00A5322B" w:rsidRDefault="00A5322B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一、考前准备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1.确定考试平台，如钉钉、问卷星、考试云、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腾讯会议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等平台。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2.提醒考生提前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准备线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上考试设备：一部手机（用于答卷拍照上传）和另一部手机或者带摄像头的电脑（用于监控考试环境），监控设备必须视频功能正常，画面清晰，考试全程放置于考生侧后方45度位置，确保监控范围覆盖考生本人头部、背部、手部、桌面和墙壁等。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3.监考教师应在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考前1天</w:t>
      </w:r>
      <w:r>
        <w:rPr>
          <w:rFonts w:ascii="仿宋" w:eastAsia="仿宋" w:hAnsi="仿宋" w:cs="仿宋" w:hint="eastAsia"/>
          <w:sz w:val="30"/>
          <w:szCs w:val="30"/>
        </w:rPr>
        <w:t>组织考生进行充分的考前测试，模拟考试流程，熟悉考试环境、答题过程、提交方式等，如发现问题及时解决。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二、监考过程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1.开考前20分钟查验考生证件，考前10分钟进行签到，要求考生对准摄像头，左右转动头部（转动幅度以能看到耳朵全貌为宜）调整摄像头方位，协助考生检测设备，向考生重申考试流程及要求。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2.向考生强调，从查验考生证件开始到考试结束，摄像头始终开启，保证考生本人（含双手）及其答题过程始终在摄像头监控范围内。</w:t>
      </w:r>
    </w:p>
    <w:p w:rsidR="00A5322B" w:rsidRDefault="00266E9A">
      <w:pPr>
        <w:numPr>
          <w:ins w:id="1" w:author="Unknown" w:date="1900-01-01T00:00:00Z"/>
        </w:num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3.按时发放考卷给考生，通过视频设备对考生线上考试的全过程进行监控。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4.监考过程中，如发现考生有违纪苗头应及时提醒考生注意，避免言语或者行为过激造成不好的影响。请注意保留考生考试视频或截图作为后续处理违纪考生的材料。</w:t>
      </w:r>
    </w:p>
    <w:p w:rsidR="00A5322B" w:rsidRDefault="00A5322B">
      <w:pPr>
        <w:numPr>
          <w:ins w:id="2" w:author="Unknown" w:date="1900-01-01T00:00:00Z"/>
        </w:num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5.考试结束后，要求考生立即停止答题，并要求考生在2分钟内将答卷拍照上交，如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遇网络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拥堵等特殊情况可适当延长交卷时间，逾期未交者视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作成绩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无效。交卷过程摄像头要一直开启并确保考生在镜头内。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 xml:space="preserve"> 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三、注意事项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1.预留充足时间进行考前打卡签到、设备调试、考生考试环境检查、考试纪律、须知及考卷提交要求提醒等内容。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2.为了提高答题效率，提醒考生可以提前准备好写有自己班级、学号、姓名和课程名称的白纸若干张（每张都要写），白纸下方标识“第 页，共 页”，答案按题号顺序直接写在白纸上。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3.强调考试诚信，明确告知何种情况视为作弊、考试作弊的处理方式等。如果在阅卷过程中发现雷同卷，经调查属实的，按考试作弊处理。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.如采取考生提交答卷照片的方式交卷，可以建议考生采用全能扫描王将答卷拍照后生成PDF格式，按要求命名文件发送给监考教师，并明确每位考生提交答卷照片的张数、每张照片涵盖试题的范围、答卷命名格式等要求。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5.提醒考生若遇到难题，来不及完成整题答题，建议考生在规定时间内完成多少提交多少，避免没有及时提交而导致整题失分。</w:t>
      </w:r>
    </w:p>
    <w:p w:rsidR="00A5322B" w:rsidRDefault="00266E9A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6.提醒考生考试过程中出现任何问题，请及时向监考教师反映（监考教师的名字，手机号）。</w:t>
      </w:r>
    </w:p>
    <w:p w:rsidR="00A5322B" w:rsidRDefault="00266E9A">
      <w:pPr>
        <w:spacing w:line="540" w:lineRule="exact"/>
        <w:ind w:firstLineChars="200" w:firstLine="600"/>
        <w:rPr>
          <w:rStyle w:val="a4"/>
          <w:rFonts w:ascii="仿宋" w:eastAsia="仿宋" w:hAnsi="仿宋" w:cs="仿宋"/>
          <w:color w:val="auto"/>
          <w:sz w:val="32"/>
          <w:szCs w:val="32"/>
          <w:u w:val="none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</w:t>
      </w:r>
    </w:p>
    <w:sectPr w:rsidR="00A5322B">
      <w:pgSz w:w="11906" w:h="16838"/>
      <w:pgMar w:top="1440" w:right="1463" w:bottom="1440" w:left="146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nknown">
    <w15:presenceInfo w15:providerId="None" w15:userId="Unknow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proofState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4ZTA3OWFkNzI1MTU5YWZkMGNlMmE3YmQ5MTVlMzkifQ=="/>
  </w:docVars>
  <w:rsids>
    <w:rsidRoot w:val="729D7E7D"/>
    <w:rsid w:val="000E08C3"/>
    <w:rsid w:val="00266E9A"/>
    <w:rsid w:val="002A0081"/>
    <w:rsid w:val="00341E38"/>
    <w:rsid w:val="006E288D"/>
    <w:rsid w:val="006F4609"/>
    <w:rsid w:val="007244E4"/>
    <w:rsid w:val="009A446C"/>
    <w:rsid w:val="00A5322B"/>
    <w:rsid w:val="00C21861"/>
    <w:rsid w:val="00D001FB"/>
    <w:rsid w:val="03F068EF"/>
    <w:rsid w:val="0BA07DED"/>
    <w:rsid w:val="0D874DAE"/>
    <w:rsid w:val="140B460C"/>
    <w:rsid w:val="1BD77A4E"/>
    <w:rsid w:val="1BD94E2D"/>
    <w:rsid w:val="23897731"/>
    <w:rsid w:val="23957303"/>
    <w:rsid w:val="24B869DE"/>
    <w:rsid w:val="25034D2D"/>
    <w:rsid w:val="267374B2"/>
    <w:rsid w:val="2E3E3351"/>
    <w:rsid w:val="321D21DA"/>
    <w:rsid w:val="32EB313B"/>
    <w:rsid w:val="4BF34334"/>
    <w:rsid w:val="4E3B3B16"/>
    <w:rsid w:val="50296042"/>
    <w:rsid w:val="517D7761"/>
    <w:rsid w:val="5AD923F9"/>
    <w:rsid w:val="5C395613"/>
    <w:rsid w:val="5F1312AC"/>
    <w:rsid w:val="69352295"/>
    <w:rsid w:val="729D7E7D"/>
    <w:rsid w:val="79314D12"/>
    <w:rsid w:val="7CCA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FD22F38-7E41-4655-B9D7-2099D00AD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Pr>
      <w:sz w:val="24"/>
    </w:rPr>
  </w:style>
  <w:style w:type="character" w:styleId="a4">
    <w:name w:val="Hyperlink"/>
    <w:basedOn w:val="a0"/>
    <w:uiPriority w:val="99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969</Words>
  <Characters>45</Characters>
  <Application>Microsoft Office Word</Application>
  <DocSecurity>0</DocSecurity>
  <Lines>1</Lines>
  <Paragraphs>2</Paragraphs>
  <ScaleCrop>false</ScaleCrop>
  <Company>Microsoft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李晓可(19821349)</dc:creator>
  <cp:lastModifiedBy>微软用户</cp:lastModifiedBy>
  <cp:revision>6</cp:revision>
  <cp:lastPrinted>2020-05-29T01:42:00Z</cp:lastPrinted>
  <dcterms:created xsi:type="dcterms:W3CDTF">2020-05-12T01:29:00Z</dcterms:created>
  <dcterms:modified xsi:type="dcterms:W3CDTF">2022-10-21T01:23:00Z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3A798485B8A346A8B0F493413C544B5B</vt:lpwstr>
  </property>
</Properties>
</file>